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ins w:id="0" w:author="Paweł Kowal (Nadleśnictwo Szprotawa)" w:date="2025-10-26T13:40:00Z" w16du:dateUtc="2025-10-26T12:40:00Z"/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DC47349" w14:textId="71B86F9E" w:rsidR="008079FF" w:rsidRPr="002D265C" w:rsidRDefault="008079FF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ins w:id="1" w:author="Paweł Kowal (Nadleśnictwo Szprotawa)" w:date="2025-10-26T13:40:00Z" w16du:dateUtc="2025-10-26T12:40:00Z">
        <w:r>
          <w:rPr>
            <w:rFonts w:ascii="Cambria" w:eastAsia="Cambria" w:hAnsi="Cambria" w:cs="Cambria"/>
            <w:b/>
            <w:bCs/>
            <w:sz w:val="28"/>
            <w:szCs w:val="28"/>
          </w:rPr>
          <w:t>Pakiet I</w:t>
        </w:r>
      </w:ins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2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2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777777" w:rsidR="004D13D8" w:rsidRPr="002171B7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5C5D75" w:rsidRDefault="005C5D75" w:rsidP="005C5D7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B82D3A" w:rsidRPr="002760FE" w:rsidRDefault="00B82D3A" w:rsidP="00231F3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ł Kowal (Nadleśnictwo Szprotawa)">
    <w15:presenceInfo w15:providerId="AD" w15:userId="S::pawel.kowal@zielonagora.lasy.gov.pl::819ee751-e912-4200-a862-6fa7869dc0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079F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079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3003</Words>
  <Characters>18021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2</cp:revision>
  <cp:lastPrinted>2024-03-13T06:31:00Z</cp:lastPrinted>
  <dcterms:created xsi:type="dcterms:W3CDTF">2025-10-26T12:43:00Z</dcterms:created>
  <dcterms:modified xsi:type="dcterms:W3CDTF">2025-10-26T12:43:00Z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